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71C1" w:rsidRPr="00B51A74" w:rsidRDefault="009071C1" w:rsidP="009071C1">
      <w:pPr>
        <w:ind w:left="720"/>
        <w:rPr>
          <w:rFonts w:ascii="Arial" w:hAnsi="Arial" w:cs="Arial"/>
        </w:rPr>
      </w:pPr>
      <w:r w:rsidRPr="00B51A74">
        <w:rPr>
          <w:rFonts w:ascii="Arial" w:hAnsi="Arial" w:cs="Arial"/>
          <w:u w:val="single"/>
        </w:rPr>
        <w:t>Subject:</w:t>
      </w:r>
      <w:r w:rsidRPr="00B51A74">
        <w:rPr>
          <w:rFonts w:ascii="Arial" w:hAnsi="Arial" w:cs="Arial"/>
        </w:rPr>
        <w:t xml:space="preserve"> </w:t>
      </w:r>
      <w:r w:rsidR="00371851" w:rsidRPr="00B51A74">
        <w:rPr>
          <w:rFonts w:ascii="Arial" w:hAnsi="Arial" w:cs="Arial"/>
        </w:rPr>
        <w:t xml:space="preserve">Delivering World Class Technology to the </w:t>
      </w:r>
      <w:r w:rsidR="00175B4B">
        <w:rPr>
          <w:rFonts w:ascii="Arial" w:hAnsi="Arial" w:cs="Arial"/>
        </w:rPr>
        <w:t>Healthcare</w:t>
      </w:r>
      <w:r w:rsidR="00175B4B" w:rsidRPr="00B51A74">
        <w:rPr>
          <w:rFonts w:ascii="Arial" w:hAnsi="Arial" w:cs="Arial"/>
        </w:rPr>
        <w:t xml:space="preserve"> </w:t>
      </w:r>
      <w:r w:rsidR="00371851" w:rsidRPr="00B51A74">
        <w:rPr>
          <w:rFonts w:ascii="Arial" w:hAnsi="Arial" w:cs="Arial"/>
        </w:rPr>
        <w:t>Industry</w:t>
      </w:r>
    </w:p>
    <w:p w:rsidR="009071C1" w:rsidRPr="00B51A74" w:rsidRDefault="009071C1" w:rsidP="009071C1">
      <w:pPr>
        <w:ind w:left="720"/>
        <w:rPr>
          <w:rFonts w:ascii="Arial" w:hAnsi="Arial" w:cs="Arial"/>
        </w:rPr>
      </w:pPr>
    </w:p>
    <w:p w:rsidR="009071C1" w:rsidRPr="00B51A74" w:rsidRDefault="009071C1" w:rsidP="009071C1">
      <w:pPr>
        <w:ind w:left="720"/>
        <w:rPr>
          <w:rFonts w:ascii="Arial" w:hAnsi="Arial" w:cs="Arial"/>
        </w:rPr>
      </w:pPr>
    </w:p>
    <w:p w:rsidR="009071C1" w:rsidRPr="00B51A74" w:rsidRDefault="009071C1" w:rsidP="009071C1">
      <w:pPr>
        <w:ind w:left="720"/>
        <w:rPr>
          <w:rFonts w:ascii="Arial" w:hAnsi="Arial" w:cs="Arial"/>
        </w:rPr>
      </w:pPr>
      <w:r w:rsidRPr="00B51A74">
        <w:rPr>
          <w:rFonts w:ascii="Arial" w:hAnsi="Arial" w:cs="Arial"/>
        </w:rPr>
        <w:br/>
        <w:t>Dear &lt;&lt;NAME&gt;&gt;,</w:t>
      </w:r>
    </w:p>
    <w:p w:rsidR="009071C1" w:rsidRPr="00B51A74" w:rsidRDefault="009071C1" w:rsidP="009071C1">
      <w:pPr>
        <w:ind w:left="720"/>
        <w:rPr>
          <w:rFonts w:ascii="Arial" w:hAnsi="Arial" w:cs="Arial"/>
        </w:rPr>
      </w:pPr>
      <w:r w:rsidRPr="00B51A74">
        <w:rPr>
          <w:rFonts w:ascii="Arial" w:hAnsi="Arial" w:cs="Arial"/>
        </w:rPr>
        <w:t> </w:t>
      </w:r>
    </w:p>
    <w:p w:rsidR="009071C1" w:rsidRPr="00B51A74" w:rsidRDefault="00175B4B" w:rsidP="00DA4708">
      <w:pPr>
        <w:ind w:left="720"/>
        <w:jc w:val="both"/>
        <w:rPr>
          <w:rFonts w:ascii="Arial" w:hAnsi="Arial" w:cs="Arial"/>
        </w:rPr>
      </w:pPr>
      <w:r>
        <w:rPr>
          <w:rFonts w:ascii="Arial" w:hAnsi="Arial" w:cs="Arial"/>
        </w:rPr>
        <w:t xml:space="preserve">The healthcare industry is changing radically – </w:t>
      </w:r>
      <w:r w:rsidR="00CC0503">
        <w:rPr>
          <w:rFonts w:ascii="Arial" w:hAnsi="Arial" w:cs="Arial"/>
        </w:rPr>
        <w:t xml:space="preserve">and to keep pace, your </w:t>
      </w:r>
      <w:r w:rsidR="00CC0503" w:rsidRPr="00CC0503">
        <w:rPr>
          <w:rFonts w:ascii="Arial" w:hAnsi="Arial" w:cs="Arial"/>
        </w:rPr>
        <w:t>solutions require a multi-layer strategy to fit the needs of the healthcare provider</w:t>
      </w:r>
      <w:r w:rsidR="00791DE2">
        <w:rPr>
          <w:rFonts w:ascii="Arial" w:hAnsi="Arial" w:cs="Arial"/>
        </w:rPr>
        <w:t xml:space="preserve">. </w:t>
      </w:r>
      <w:r w:rsidR="00CC0503">
        <w:rPr>
          <w:rFonts w:ascii="Arial" w:hAnsi="Arial" w:cs="Arial"/>
        </w:rPr>
        <w:t>From mobile solutions</w:t>
      </w:r>
      <w:r w:rsidR="00CC0503" w:rsidRPr="00CC0503">
        <w:rPr>
          <w:rFonts w:ascii="Arial" w:hAnsi="Arial" w:cs="Arial"/>
        </w:rPr>
        <w:t xml:space="preserve"> to provide disease management and case management services to patients to improve quality of care, </w:t>
      </w:r>
      <w:r w:rsidR="00CC0503">
        <w:rPr>
          <w:rFonts w:ascii="Arial" w:hAnsi="Arial" w:cs="Arial"/>
        </w:rPr>
        <w:t xml:space="preserve">or </w:t>
      </w:r>
      <w:proofErr w:type="spellStart"/>
      <w:r w:rsidR="00CC0503" w:rsidRPr="00CC0503">
        <w:rPr>
          <w:rFonts w:ascii="Arial" w:hAnsi="Arial" w:cs="Arial"/>
        </w:rPr>
        <w:t>Telehealth</w:t>
      </w:r>
      <w:proofErr w:type="spellEnd"/>
      <w:r w:rsidR="00CC0503" w:rsidRPr="00CC0503">
        <w:rPr>
          <w:rFonts w:ascii="Arial" w:hAnsi="Arial" w:cs="Arial"/>
        </w:rPr>
        <w:t xml:space="preserve"> to provide the patient and physician enhanced access and monitoring</w:t>
      </w:r>
      <w:r w:rsidR="00CC0503">
        <w:rPr>
          <w:rFonts w:ascii="Arial" w:hAnsi="Arial" w:cs="Arial"/>
        </w:rPr>
        <w:t xml:space="preserve"> of care regardless of location, </w:t>
      </w:r>
      <w:r w:rsidR="00B02758" w:rsidRPr="00B51A74">
        <w:rPr>
          <w:rFonts w:ascii="Arial" w:hAnsi="Arial" w:cs="Arial"/>
        </w:rPr>
        <w:t xml:space="preserve"> </w:t>
      </w:r>
      <w:r w:rsidR="009071C1" w:rsidRPr="00B51A74">
        <w:rPr>
          <w:rFonts w:ascii="Arial" w:hAnsi="Arial" w:cs="Arial"/>
        </w:rPr>
        <w:t xml:space="preserve">selecting a </w:t>
      </w:r>
      <w:r w:rsidR="005E6A10" w:rsidRPr="00B51A74">
        <w:rPr>
          <w:rFonts w:ascii="Arial" w:hAnsi="Arial" w:cs="Arial"/>
        </w:rPr>
        <w:t xml:space="preserve">product development </w:t>
      </w:r>
      <w:r w:rsidR="009071C1" w:rsidRPr="00B51A74">
        <w:rPr>
          <w:rFonts w:ascii="Arial" w:hAnsi="Arial" w:cs="Arial"/>
        </w:rPr>
        <w:t xml:space="preserve">partner that understands </w:t>
      </w:r>
      <w:r w:rsidR="00791DE2">
        <w:rPr>
          <w:rFonts w:ascii="Arial" w:hAnsi="Arial" w:cs="Arial"/>
        </w:rPr>
        <w:t>are</w:t>
      </w:r>
      <w:r w:rsidR="009071C1" w:rsidRPr="00B51A74">
        <w:rPr>
          <w:rFonts w:ascii="Arial" w:hAnsi="Arial" w:cs="Arial"/>
        </w:rPr>
        <w:t xml:space="preserve"> paramount to achieving your goals.  </w:t>
      </w:r>
    </w:p>
    <w:p w:rsidR="009071C1" w:rsidRPr="00B51A74" w:rsidRDefault="009071C1" w:rsidP="00844DB0">
      <w:pPr>
        <w:tabs>
          <w:tab w:val="left" w:pos="5790"/>
          <w:tab w:val="left" w:pos="7110"/>
        </w:tabs>
        <w:ind w:left="720"/>
        <w:jc w:val="both"/>
        <w:rPr>
          <w:rFonts w:ascii="Arial" w:hAnsi="Arial" w:cs="Arial"/>
        </w:rPr>
      </w:pPr>
      <w:r w:rsidRPr="00B51A74">
        <w:rPr>
          <w:rFonts w:ascii="Arial" w:hAnsi="Arial" w:cs="Arial"/>
        </w:rPr>
        <w:t> </w:t>
      </w:r>
      <w:r w:rsidR="00CC0503">
        <w:rPr>
          <w:rFonts w:ascii="Arial" w:hAnsi="Arial" w:cs="Arial"/>
        </w:rPr>
        <w:tab/>
      </w:r>
      <w:r w:rsidR="00CC0503">
        <w:rPr>
          <w:rFonts w:ascii="Arial" w:hAnsi="Arial" w:cs="Arial"/>
        </w:rPr>
        <w:tab/>
      </w:r>
    </w:p>
    <w:p w:rsidR="009071C1" w:rsidRDefault="00B02758">
      <w:pPr>
        <w:ind w:left="720"/>
        <w:jc w:val="both"/>
        <w:rPr>
          <w:ins w:id="0" w:author="Scott Gaeta" w:date="2014-01-27T16:15:00Z"/>
          <w:rFonts w:ascii="Arial" w:hAnsi="Arial" w:cs="Arial"/>
        </w:rPr>
      </w:pPr>
      <w:r w:rsidRPr="00B51A74">
        <w:rPr>
          <w:rFonts w:ascii="Arial" w:hAnsi="Arial" w:cs="Arial"/>
        </w:rPr>
        <w:t>Return on Intelligence</w:t>
      </w:r>
      <w:r w:rsidR="009071C1" w:rsidRPr="00B51A74">
        <w:rPr>
          <w:rFonts w:ascii="Arial" w:hAnsi="Arial" w:cs="Arial"/>
        </w:rPr>
        <w:t xml:space="preserve"> </w:t>
      </w:r>
      <w:r w:rsidR="00791DE2">
        <w:rPr>
          <w:rFonts w:ascii="Arial" w:hAnsi="Arial" w:cs="Arial"/>
        </w:rPr>
        <w:t xml:space="preserve">is </w:t>
      </w:r>
      <w:r w:rsidR="009071C1" w:rsidRPr="00B51A74">
        <w:rPr>
          <w:rFonts w:ascii="Arial" w:hAnsi="Arial" w:cs="Arial"/>
        </w:rPr>
        <w:t>a leading provider of full lifecycle product engineering</w:t>
      </w:r>
      <w:r w:rsidR="005E6A10" w:rsidRPr="00B51A74">
        <w:rPr>
          <w:rFonts w:ascii="Arial" w:hAnsi="Arial" w:cs="Arial"/>
        </w:rPr>
        <w:t xml:space="preserve"> and core systems transformation services</w:t>
      </w:r>
      <w:r w:rsidR="009071C1" w:rsidRPr="00B51A74">
        <w:rPr>
          <w:rFonts w:ascii="Arial" w:hAnsi="Arial" w:cs="Arial"/>
        </w:rPr>
        <w:t xml:space="preserve">.  We </w:t>
      </w:r>
      <w:r w:rsidR="00791DE2">
        <w:rPr>
          <w:rFonts w:ascii="Arial" w:hAnsi="Arial" w:cs="Arial"/>
        </w:rPr>
        <w:t>are well-versed in</w:t>
      </w:r>
      <w:r w:rsidR="00791DE2" w:rsidRPr="00B51A74">
        <w:rPr>
          <w:rFonts w:ascii="Arial" w:hAnsi="Arial" w:cs="Arial"/>
        </w:rPr>
        <w:t xml:space="preserve"> </w:t>
      </w:r>
      <w:r w:rsidRPr="00B51A74">
        <w:rPr>
          <w:rFonts w:ascii="Arial" w:hAnsi="Arial" w:cs="Arial"/>
        </w:rPr>
        <w:t>provid</w:t>
      </w:r>
      <w:r w:rsidR="00791DE2">
        <w:rPr>
          <w:rFonts w:ascii="Arial" w:hAnsi="Arial" w:cs="Arial"/>
        </w:rPr>
        <w:t>ing</w:t>
      </w:r>
      <w:r w:rsidR="005E6A10" w:rsidRPr="00B51A74">
        <w:rPr>
          <w:rFonts w:ascii="Arial" w:hAnsi="Arial" w:cs="Arial"/>
        </w:rPr>
        <w:t xml:space="preserve"> product development, testing, mobile application development and cloud enablement services to </w:t>
      </w:r>
      <w:r w:rsidR="009071C1" w:rsidRPr="00B51A74">
        <w:rPr>
          <w:rFonts w:ascii="Arial" w:hAnsi="Arial" w:cs="Arial"/>
        </w:rPr>
        <w:t xml:space="preserve">product companies serving the </w:t>
      </w:r>
      <w:r w:rsidR="00A43186">
        <w:rPr>
          <w:rFonts w:ascii="Arial" w:hAnsi="Arial" w:cs="Arial"/>
        </w:rPr>
        <w:t>healthcare</w:t>
      </w:r>
      <w:r w:rsidR="00A43186" w:rsidRPr="00B51A74">
        <w:rPr>
          <w:rFonts w:ascii="Arial" w:hAnsi="Arial" w:cs="Arial"/>
        </w:rPr>
        <w:t xml:space="preserve"> </w:t>
      </w:r>
      <w:r w:rsidR="00A43186">
        <w:rPr>
          <w:rFonts w:ascii="Arial" w:hAnsi="Arial" w:cs="Arial"/>
        </w:rPr>
        <w:t>industry</w:t>
      </w:r>
      <w:r w:rsidR="00791DE2">
        <w:rPr>
          <w:rFonts w:ascii="Arial" w:hAnsi="Arial" w:cs="Arial"/>
        </w:rPr>
        <w:t>. Clients have included</w:t>
      </w:r>
      <w:r w:rsidR="009071C1" w:rsidRPr="00B51A74">
        <w:rPr>
          <w:rFonts w:ascii="Arial" w:hAnsi="Arial" w:cs="Arial"/>
        </w:rPr>
        <w:t xml:space="preserve"> </w:t>
      </w:r>
      <w:r w:rsidR="00170A2F">
        <w:rPr>
          <w:rFonts w:ascii="Arial" w:hAnsi="Arial" w:cs="Arial"/>
        </w:rPr>
        <w:t>Pearson Assessments,</w:t>
      </w:r>
      <w:r w:rsidR="00CC0503">
        <w:rPr>
          <w:rFonts w:ascii="Arial" w:hAnsi="Arial" w:cs="Arial"/>
        </w:rPr>
        <w:t xml:space="preserve"> </w:t>
      </w:r>
      <w:proofErr w:type="spellStart"/>
      <w:r w:rsidR="00170A2F">
        <w:rPr>
          <w:rFonts w:ascii="Arial" w:hAnsi="Arial" w:cs="Arial"/>
        </w:rPr>
        <w:t>NextGen</w:t>
      </w:r>
      <w:proofErr w:type="spellEnd"/>
      <w:r w:rsidR="00CC0503">
        <w:rPr>
          <w:rFonts w:ascii="Arial" w:hAnsi="Arial" w:cs="Arial"/>
        </w:rPr>
        <w:t xml:space="preserve"> Healthcare, </w:t>
      </w:r>
      <w:r w:rsidR="00CC0503" w:rsidRPr="00844DB0">
        <w:rPr>
          <w:rFonts w:ascii="Arial" w:hAnsi="Arial" w:cs="Arial"/>
        </w:rPr>
        <w:t xml:space="preserve">Roche </w:t>
      </w:r>
      <w:r w:rsidR="00844DB0" w:rsidRPr="00844DB0">
        <w:rPr>
          <w:rFonts w:ascii="Arial" w:hAnsi="Arial" w:cs="Arial"/>
        </w:rPr>
        <w:t>Pharmaceuticals</w:t>
      </w:r>
      <w:r w:rsidR="00844DB0" w:rsidRPr="00CC0503">
        <w:rPr>
          <w:rFonts w:ascii="Arial" w:hAnsi="Arial" w:cs="Arial"/>
          <w:b/>
          <w:bCs/>
          <w:u w:val="single"/>
        </w:rPr>
        <w:t xml:space="preserve"> </w:t>
      </w:r>
      <w:r w:rsidR="00844DB0">
        <w:rPr>
          <w:rFonts w:ascii="Arial" w:hAnsi="Arial" w:cs="Arial"/>
        </w:rPr>
        <w:t>and</w:t>
      </w:r>
      <w:r w:rsidR="00CC0503">
        <w:rPr>
          <w:rFonts w:ascii="Arial" w:hAnsi="Arial" w:cs="Arial"/>
        </w:rPr>
        <w:t xml:space="preserve"> GE Healthcare</w:t>
      </w:r>
      <w:r w:rsidR="00A43186">
        <w:rPr>
          <w:rFonts w:ascii="Arial" w:hAnsi="Arial" w:cs="Arial"/>
        </w:rPr>
        <w:t xml:space="preserve">. </w:t>
      </w:r>
      <w:r w:rsidR="00791DE2">
        <w:rPr>
          <w:rFonts w:ascii="Arial" w:hAnsi="Arial" w:cs="Arial"/>
        </w:rPr>
        <w:t>We directed and managed</w:t>
      </w:r>
      <w:r w:rsidR="009071C1" w:rsidRPr="00B51A74">
        <w:rPr>
          <w:rFonts w:ascii="Arial" w:hAnsi="Arial" w:cs="Arial"/>
        </w:rPr>
        <w:t>:</w:t>
      </w:r>
    </w:p>
    <w:p w:rsidR="00547C49" w:rsidRDefault="00547C49">
      <w:pPr>
        <w:ind w:left="720"/>
        <w:jc w:val="both"/>
        <w:rPr>
          <w:rFonts w:ascii="Arial" w:hAnsi="Arial" w:cs="Arial"/>
        </w:rPr>
      </w:pPr>
    </w:p>
    <w:p w:rsidR="00B51A74" w:rsidRDefault="00CC0503" w:rsidP="00124016">
      <w:pPr>
        <w:pStyle w:val="ListParagraph"/>
        <w:numPr>
          <w:ilvl w:val="0"/>
          <w:numId w:val="2"/>
        </w:numPr>
        <w:jc w:val="both"/>
        <w:rPr>
          <w:rFonts w:ascii="Arial" w:hAnsi="Arial" w:cs="Arial"/>
        </w:rPr>
      </w:pPr>
      <w:r>
        <w:rPr>
          <w:rFonts w:ascii="Arial" w:hAnsi="Arial" w:cs="Arial"/>
        </w:rPr>
        <w:t xml:space="preserve">Developed a </w:t>
      </w:r>
      <w:r w:rsidRPr="00CC0503">
        <w:rPr>
          <w:rFonts w:ascii="Arial" w:hAnsi="Arial" w:cs="Arial"/>
        </w:rPr>
        <w:t>mental and behavioral health assessment</w:t>
      </w:r>
      <w:r w:rsidRPr="00CC0503">
        <w:rPr>
          <w:rFonts w:ascii="Arial" w:hAnsi="Arial" w:cs="Arial"/>
        </w:rPr>
        <w:t xml:space="preserve"> </w:t>
      </w:r>
      <w:r w:rsidR="00844DB0">
        <w:rPr>
          <w:rFonts w:ascii="Arial" w:hAnsi="Arial" w:cs="Arial"/>
        </w:rPr>
        <w:t>web-</w:t>
      </w:r>
      <w:r w:rsidRPr="00CC0503">
        <w:rPr>
          <w:rFonts w:ascii="Arial" w:hAnsi="Arial" w:cs="Arial"/>
        </w:rPr>
        <w:t xml:space="preserve">based </w:t>
      </w:r>
      <w:r w:rsidR="00844DB0">
        <w:rPr>
          <w:rFonts w:ascii="Arial" w:hAnsi="Arial" w:cs="Arial"/>
        </w:rPr>
        <w:t>portal to facilitate secure physician to patient comm</w:t>
      </w:r>
      <w:bookmarkStart w:id="1" w:name="_GoBack"/>
      <w:bookmarkEnd w:id="1"/>
      <w:r w:rsidR="00844DB0">
        <w:rPr>
          <w:rFonts w:ascii="Arial" w:hAnsi="Arial" w:cs="Arial"/>
        </w:rPr>
        <w:t>unication</w:t>
      </w:r>
      <w:r w:rsidR="00791DE2">
        <w:rPr>
          <w:rFonts w:ascii="Arial" w:hAnsi="Arial" w:cs="Arial"/>
        </w:rPr>
        <w:t>;</w:t>
      </w:r>
    </w:p>
    <w:p w:rsidR="00844DB0" w:rsidRDefault="00844DB0" w:rsidP="00844DB0">
      <w:pPr>
        <w:pStyle w:val="ListParagraph"/>
        <w:numPr>
          <w:ilvl w:val="0"/>
          <w:numId w:val="2"/>
        </w:numPr>
        <w:jc w:val="both"/>
        <w:rPr>
          <w:rFonts w:ascii="Arial" w:hAnsi="Arial" w:cs="Arial"/>
        </w:rPr>
      </w:pPr>
      <w:r>
        <w:rPr>
          <w:rFonts w:ascii="Arial" w:hAnsi="Arial" w:cs="Arial"/>
        </w:rPr>
        <w:t>I</w:t>
      </w:r>
      <w:r w:rsidRPr="00844DB0">
        <w:rPr>
          <w:rFonts w:ascii="Arial" w:hAnsi="Arial" w:cs="Arial"/>
        </w:rPr>
        <w:t>ntegrated key functionality from ICW into electronic medical record designed to interface with practice management systems to perform Master Patient Index, EMR connectivity and HL7 data bus architecture</w:t>
      </w:r>
      <w:r w:rsidR="00791DE2">
        <w:rPr>
          <w:rFonts w:ascii="Arial" w:hAnsi="Arial" w:cs="Arial"/>
        </w:rPr>
        <w:t xml:space="preserve">; </w:t>
      </w:r>
    </w:p>
    <w:p w:rsidR="00000000" w:rsidRPr="00844DB0" w:rsidRDefault="00844DB0" w:rsidP="00844DB0">
      <w:pPr>
        <w:pStyle w:val="ListParagraph"/>
        <w:numPr>
          <w:ilvl w:val="0"/>
          <w:numId w:val="2"/>
        </w:numPr>
        <w:jc w:val="both"/>
        <w:rPr>
          <w:rFonts w:ascii="Arial" w:hAnsi="Arial" w:cs="Arial"/>
        </w:rPr>
      </w:pPr>
      <w:r>
        <w:rPr>
          <w:rFonts w:ascii="Arial" w:hAnsi="Arial" w:cs="Arial"/>
        </w:rPr>
        <w:t>E</w:t>
      </w:r>
      <w:r w:rsidR="00A43186" w:rsidRPr="00844DB0">
        <w:rPr>
          <w:rFonts w:ascii="Arial" w:hAnsi="Arial" w:cs="Arial"/>
        </w:rPr>
        <w:t>nhancements to support multiple specialties and information inte</w:t>
      </w:r>
      <w:r>
        <w:rPr>
          <w:rFonts w:ascii="Arial" w:hAnsi="Arial" w:cs="Arial"/>
        </w:rPr>
        <w:t xml:space="preserve">grations for an EMR company </w:t>
      </w:r>
      <w:r w:rsidR="00547C49">
        <w:rPr>
          <w:rFonts w:ascii="Arial" w:hAnsi="Arial" w:cs="Arial"/>
        </w:rPr>
        <w:t>that</w:t>
      </w:r>
      <w:r>
        <w:rPr>
          <w:rFonts w:ascii="Arial" w:hAnsi="Arial" w:cs="Arial"/>
        </w:rPr>
        <w:t xml:space="preserve"> provide</w:t>
      </w:r>
      <w:r w:rsidR="00547C49">
        <w:rPr>
          <w:rFonts w:ascii="Arial" w:hAnsi="Arial" w:cs="Arial"/>
        </w:rPr>
        <w:t>s</w:t>
      </w:r>
      <w:r>
        <w:rPr>
          <w:rFonts w:ascii="Arial" w:hAnsi="Arial" w:cs="Arial"/>
        </w:rPr>
        <w:t xml:space="preserve"> </w:t>
      </w:r>
      <w:r w:rsidRPr="00844DB0">
        <w:rPr>
          <w:rFonts w:ascii="Arial" w:hAnsi="Arial" w:cs="Arial"/>
        </w:rPr>
        <w:t>integrated clinical, connectivity and financial solutions, including revenue cycle management services for ambulatory, inpatient an</w:t>
      </w:r>
      <w:r w:rsidR="00547C49">
        <w:rPr>
          <w:rFonts w:ascii="Arial" w:hAnsi="Arial" w:cs="Arial"/>
        </w:rPr>
        <w:t>d dental provider organizations; and</w:t>
      </w:r>
    </w:p>
    <w:p w:rsidR="00EE5E38" w:rsidRPr="00547C49" w:rsidRDefault="00547C49" w:rsidP="00547C49">
      <w:pPr>
        <w:pStyle w:val="ListParagraph"/>
        <w:numPr>
          <w:ilvl w:val="0"/>
          <w:numId w:val="2"/>
        </w:numPr>
        <w:jc w:val="both"/>
        <w:rPr>
          <w:rFonts w:ascii="Arial" w:hAnsi="Arial" w:cs="Arial"/>
        </w:rPr>
      </w:pPr>
      <w:proofErr w:type="gramStart"/>
      <w:r w:rsidRPr="00547C49">
        <w:rPr>
          <w:rFonts w:ascii="Arial" w:hAnsi="Arial" w:cs="Arial"/>
        </w:rPr>
        <w:t>Migrated</w:t>
      </w:r>
      <w:proofErr w:type="gramEnd"/>
      <w:r w:rsidRPr="00547C49">
        <w:rPr>
          <w:rFonts w:ascii="Arial" w:hAnsi="Arial" w:cs="Arial"/>
        </w:rPr>
        <w:t xml:space="preserve"> a physician desktop diabetes workstation solution to an HCP/PWD portal based solution with centralized information hub and EMR connectivity</w:t>
      </w:r>
      <w:r w:rsidR="00791DE2" w:rsidRPr="00547C49">
        <w:rPr>
          <w:rFonts w:ascii="Arial" w:hAnsi="Arial" w:cs="Arial"/>
        </w:rPr>
        <w:t>.</w:t>
      </w:r>
      <w:r w:rsidR="00EE5E38" w:rsidRPr="00547C49">
        <w:rPr>
          <w:rFonts w:ascii="Arial" w:hAnsi="Arial" w:cs="Arial"/>
        </w:rPr>
        <w:t xml:space="preserve"> </w:t>
      </w:r>
    </w:p>
    <w:p w:rsidR="00DA4708" w:rsidRPr="00DA4708" w:rsidRDefault="00DA4708" w:rsidP="00124016">
      <w:pPr>
        <w:jc w:val="both"/>
        <w:rPr>
          <w:rFonts w:ascii="Arial" w:hAnsi="Arial" w:cs="Arial"/>
        </w:rPr>
      </w:pPr>
    </w:p>
    <w:p w:rsidR="009071C1" w:rsidRPr="00B51A74" w:rsidRDefault="009071C1" w:rsidP="00124016">
      <w:pPr>
        <w:ind w:left="720"/>
        <w:jc w:val="both"/>
        <w:rPr>
          <w:rFonts w:ascii="Arial" w:hAnsi="Arial" w:cs="Arial"/>
        </w:rPr>
      </w:pPr>
      <w:r w:rsidRPr="00B51A74">
        <w:rPr>
          <w:rFonts w:ascii="Arial" w:hAnsi="Arial" w:cs="Arial"/>
        </w:rPr>
        <w:t>May I suggest a 30-minute call at your convenience?  We’d like to share our experience in helping companies like yours accelerate their product roadmap, improve the quality of their products, and reduce costs.  Thanks, and we look forward to our discussion.</w:t>
      </w:r>
    </w:p>
    <w:p w:rsidR="009071C1" w:rsidRPr="00B51A74" w:rsidRDefault="009071C1" w:rsidP="009071C1">
      <w:pPr>
        <w:ind w:left="720"/>
        <w:rPr>
          <w:rFonts w:ascii="Arial" w:hAnsi="Arial" w:cs="Arial"/>
        </w:rPr>
      </w:pPr>
      <w:r w:rsidRPr="00B51A74">
        <w:rPr>
          <w:rFonts w:ascii="Arial" w:hAnsi="Arial" w:cs="Arial"/>
        </w:rPr>
        <w:t> </w:t>
      </w:r>
    </w:p>
    <w:p w:rsidR="009071C1" w:rsidRPr="00B51A74" w:rsidRDefault="009071C1" w:rsidP="009071C1">
      <w:pPr>
        <w:ind w:left="720"/>
        <w:rPr>
          <w:rFonts w:ascii="Arial" w:hAnsi="Arial" w:cs="Arial"/>
        </w:rPr>
      </w:pPr>
      <w:r w:rsidRPr="00B51A74">
        <w:rPr>
          <w:rFonts w:ascii="Arial" w:hAnsi="Arial" w:cs="Arial"/>
        </w:rPr>
        <w:t> </w:t>
      </w:r>
    </w:p>
    <w:p w:rsidR="009071C1" w:rsidRPr="00B51A74" w:rsidRDefault="009071C1" w:rsidP="009071C1">
      <w:pPr>
        <w:ind w:left="720"/>
        <w:rPr>
          <w:rFonts w:ascii="Arial" w:hAnsi="Arial" w:cs="Arial"/>
        </w:rPr>
      </w:pPr>
      <w:r w:rsidRPr="00B51A74">
        <w:rPr>
          <w:rFonts w:ascii="Arial" w:hAnsi="Arial" w:cs="Arial"/>
        </w:rPr>
        <w:t xml:space="preserve">Respectfully, </w:t>
      </w:r>
    </w:p>
    <w:p w:rsidR="009071C1" w:rsidRPr="00B51A74" w:rsidRDefault="009071C1" w:rsidP="009071C1">
      <w:pPr>
        <w:ind w:left="720"/>
        <w:rPr>
          <w:rFonts w:ascii="Arial" w:hAnsi="Arial" w:cs="Arial"/>
        </w:rPr>
      </w:pPr>
      <w:r w:rsidRPr="00B51A74">
        <w:rPr>
          <w:rFonts w:ascii="Arial" w:hAnsi="Arial" w:cs="Arial"/>
        </w:rPr>
        <w:t> </w:t>
      </w:r>
    </w:p>
    <w:p w:rsidR="009071C1" w:rsidRDefault="009071C1" w:rsidP="008D1774">
      <w:pPr>
        <w:ind w:left="720"/>
        <w:rPr>
          <w:rFonts w:ascii="Arial" w:hAnsi="Arial" w:cs="Arial"/>
          <w:sz w:val="20"/>
          <w:szCs w:val="20"/>
        </w:rPr>
      </w:pPr>
      <w:proofErr w:type="gramStart"/>
      <w:r w:rsidRPr="00B51A74">
        <w:rPr>
          <w:rFonts w:ascii="Arial" w:hAnsi="Arial" w:cs="Arial"/>
        </w:rPr>
        <w:t>xxx</w:t>
      </w:r>
      <w:proofErr w:type="gramEnd"/>
      <w:r w:rsidRPr="00B51A74">
        <w:rPr>
          <w:rFonts w:ascii="Arial" w:hAnsi="Arial" w:cs="Arial"/>
        </w:rPr>
        <w:br/>
      </w:r>
    </w:p>
    <w:p w:rsidR="00895A87" w:rsidRDefault="00895A87"/>
    <w:sectPr w:rsidR="00895A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1803C6"/>
    <w:multiLevelType w:val="multilevel"/>
    <w:tmpl w:val="DF600A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5A4D77FF"/>
    <w:multiLevelType w:val="hybridMultilevel"/>
    <w:tmpl w:val="8F6218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E6562FB"/>
    <w:multiLevelType w:val="hybridMultilevel"/>
    <w:tmpl w:val="EE280082"/>
    <w:lvl w:ilvl="0" w:tplc="DED419E4">
      <w:start w:val="1"/>
      <w:numFmt w:val="bullet"/>
      <w:lvlText w:val="•"/>
      <w:lvlJc w:val="left"/>
      <w:pPr>
        <w:tabs>
          <w:tab w:val="num" w:pos="720"/>
        </w:tabs>
        <w:ind w:left="720" w:hanging="360"/>
      </w:pPr>
      <w:rPr>
        <w:rFonts w:ascii="Arial" w:hAnsi="Arial" w:hint="default"/>
      </w:rPr>
    </w:lvl>
    <w:lvl w:ilvl="1" w:tplc="AB927D28" w:tentative="1">
      <w:start w:val="1"/>
      <w:numFmt w:val="bullet"/>
      <w:lvlText w:val="•"/>
      <w:lvlJc w:val="left"/>
      <w:pPr>
        <w:tabs>
          <w:tab w:val="num" w:pos="1440"/>
        </w:tabs>
        <w:ind w:left="1440" w:hanging="360"/>
      </w:pPr>
      <w:rPr>
        <w:rFonts w:ascii="Arial" w:hAnsi="Arial" w:hint="default"/>
      </w:rPr>
    </w:lvl>
    <w:lvl w:ilvl="2" w:tplc="F0966C8A" w:tentative="1">
      <w:start w:val="1"/>
      <w:numFmt w:val="bullet"/>
      <w:lvlText w:val="•"/>
      <w:lvlJc w:val="left"/>
      <w:pPr>
        <w:tabs>
          <w:tab w:val="num" w:pos="2160"/>
        </w:tabs>
        <w:ind w:left="2160" w:hanging="360"/>
      </w:pPr>
      <w:rPr>
        <w:rFonts w:ascii="Arial" w:hAnsi="Arial" w:hint="default"/>
      </w:rPr>
    </w:lvl>
    <w:lvl w:ilvl="3" w:tplc="87868878" w:tentative="1">
      <w:start w:val="1"/>
      <w:numFmt w:val="bullet"/>
      <w:lvlText w:val="•"/>
      <w:lvlJc w:val="left"/>
      <w:pPr>
        <w:tabs>
          <w:tab w:val="num" w:pos="2880"/>
        </w:tabs>
        <w:ind w:left="2880" w:hanging="360"/>
      </w:pPr>
      <w:rPr>
        <w:rFonts w:ascii="Arial" w:hAnsi="Arial" w:hint="default"/>
      </w:rPr>
    </w:lvl>
    <w:lvl w:ilvl="4" w:tplc="ED3221CA" w:tentative="1">
      <w:start w:val="1"/>
      <w:numFmt w:val="bullet"/>
      <w:lvlText w:val="•"/>
      <w:lvlJc w:val="left"/>
      <w:pPr>
        <w:tabs>
          <w:tab w:val="num" w:pos="3600"/>
        </w:tabs>
        <w:ind w:left="3600" w:hanging="360"/>
      </w:pPr>
      <w:rPr>
        <w:rFonts w:ascii="Arial" w:hAnsi="Arial" w:hint="default"/>
      </w:rPr>
    </w:lvl>
    <w:lvl w:ilvl="5" w:tplc="C6FEB520" w:tentative="1">
      <w:start w:val="1"/>
      <w:numFmt w:val="bullet"/>
      <w:lvlText w:val="•"/>
      <w:lvlJc w:val="left"/>
      <w:pPr>
        <w:tabs>
          <w:tab w:val="num" w:pos="4320"/>
        </w:tabs>
        <w:ind w:left="4320" w:hanging="360"/>
      </w:pPr>
      <w:rPr>
        <w:rFonts w:ascii="Arial" w:hAnsi="Arial" w:hint="default"/>
      </w:rPr>
    </w:lvl>
    <w:lvl w:ilvl="6" w:tplc="44583A3A" w:tentative="1">
      <w:start w:val="1"/>
      <w:numFmt w:val="bullet"/>
      <w:lvlText w:val="•"/>
      <w:lvlJc w:val="left"/>
      <w:pPr>
        <w:tabs>
          <w:tab w:val="num" w:pos="5040"/>
        </w:tabs>
        <w:ind w:left="5040" w:hanging="360"/>
      </w:pPr>
      <w:rPr>
        <w:rFonts w:ascii="Arial" w:hAnsi="Arial" w:hint="default"/>
      </w:rPr>
    </w:lvl>
    <w:lvl w:ilvl="7" w:tplc="517A4F82" w:tentative="1">
      <w:start w:val="1"/>
      <w:numFmt w:val="bullet"/>
      <w:lvlText w:val="•"/>
      <w:lvlJc w:val="left"/>
      <w:pPr>
        <w:tabs>
          <w:tab w:val="num" w:pos="5760"/>
        </w:tabs>
        <w:ind w:left="5760" w:hanging="360"/>
      </w:pPr>
      <w:rPr>
        <w:rFonts w:ascii="Arial" w:hAnsi="Arial" w:hint="default"/>
      </w:rPr>
    </w:lvl>
    <w:lvl w:ilvl="8" w:tplc="85CC536E" w:tentative="1">
      <w:start w:val="1"/>
      <w:numFmt w:val="bullet"/>
      <w:lvlText w:val="•"/>
      <w:lvlJc w:val="left"/>
      <w:pPr>
        <w:tabs>
          <w:tab w:val="num" w:pos="6480"/>
        </w:tabs>
        <w:ind w:left="6480" w:hanging="360"/>
      </w:pPr>
      <w:rPr>
        <w:rFonts w:ascii="Arial" w:hAnsi="Arial"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1C1"/>
    <w:rsid w:val="001163D3"/>
    <w:rsid w:val="00124016"/>
    <w:rsid w:val="00170A2F"/>
    <w:rsid w:val="00175B4B"/>
    <w:rsid w:val="002F7A70"/>
    <w:rsid w:val="00371851"/>
    <w:rsid w:val="00547C49"/>
    <w:rsid w:val="005A5ABF"/>
    <w:rsid w:val="005E6A10"/>
    <w:rsid w:val="00701F7A"/>
    <w:rsid w:val="00791DE2"/>
    <w:rsid w:val="00844DB0"/>
    <w:rsid w:val="00895A87"/>
    <w:rsid w:val="008D1774"/>
    <w:rsid w:val="009071C1"/>
    <w:rsid w:val="00A43186"/>
    <w:rsid w:val="00B02758"/>
    <w:rsid w:val="00B51A74"/>
    <w:rsid w:val="00CB4207"/>
    <w:rsid w:val="00CC0503"/>
    <w:rsid w:val="00D06D11"/>
    <w:rsid w:val="00D514A3"/>
    <w:rsid w:val="00DA4708"/>
    <w:rsid w:val="00E1083A"/>
    <w:rsid w:val="00EE5E38"/>
    <w:rsid w:val="00FD67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1C1"/>
    <w:pPr>
      <w:spacing w:after="0" w:line="240" w:lineRule="auto"/>
    </w:pPr>
    <w:rPr>
      <w:rFonts w:ascii="Calibri" w:hAnsi="Calibri" w:cs="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071C1"/>
    <w:rPr>
      <w:color w:val="0000FF"/>
      <w:u w:val="single"/>
    </w:rPr>
  </w:style>
  <w:style w:type="paragraph" w:styleId="BalloonText">
    <w:name w:val="Balloon Text"/>
    <w:basedOn w:val="Normal"/>
    <w:link w:val="BalloonTextChar"/>
    <w:uiPriority w:val="99"/>
    <w:semiHidden/>
    <w:unhideWhenUsed/>
    <w:rsid w:val="00B51A74"/>
    <w:rPr>
      <w:rFonts w:ascii="Tahoma" w:hAnsi="Tahoma" w:cs="Tahoma"/>
      <w:sz w:val="16"/>
      <w:szCs w:val="16"/>
    </w:rPr>
  </w:style>
  <w:style w:type="character" w:customStyle="1" w:styleId="BalloonTextChar">
    <w:name w:val="Balloon Text Char"/>
    <w:basedOn w:val="DefaultParagraphFont"/>
    <w:link w:val="BalloonText"/>
    <w:uiPriority w:val="99"/>
    <w:semiHidden/>
    <w:rsid w:val="00B51A74"/>
    <w:rPr>
      <w:rFonts w:ascii="Tahoma" w:hAnsi="Tahoma" w:cs="Tahoma"/>
      <w:sz w:val="16"/>
      <w:szCs w:val="16"/>
    </w:rPr>
  </w:style>
  <w:style w:type="paragraph" w:styleId="ListParagraph">
    <w:name w:val="List Paragraph"/>
    <w:basedOn w:val="Normal"/>
    <w:uiPriority w:val="34"/>
    <w:qFormat/>
    <w:rsid w:val="00B51A74"/>
    <w:pPr>
      <w:ind w:left="720"/>
      <w:contextualSpacing/>
    </w:pPr>
  </w:style>
  <w:style w:type="paragraph" w:styleId="NormalWeb">
    <w:name w:val="Normal (Web)"/>
    <w:basedOn w:val="Normal"/>
    <w:uiPriority w:val="99"/>
    <w:semiHidden/>
    <w:unhideWhenUsed/>
    <w:rsid w:val="00CC0503"/>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1C1"/>
    <w:pPr>
      <w:spacing w:after="0" w:line="240" w:lineRule="auto"/>
    </w:pPr>
    <w:rPr>
      <w:rFonts w:ascii="Calibri" w:hAnsi="Calibri" w:cs="Calibri"/>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071C1"/>
    <w:rPr>
      <w:color w:val="0000FF"/>
      <w:u w:val="single"/>
    </w:rPr>
  </w:style>
  <w:style w:type="paragraph" w:styleId="BalloonText">
    <w:name w:val="Balloon Text"/>
    <w:basedOn w:val="Normal"/>
    <w:link w:val="BalloonTextChar"/>
    <w:uiPriority w:val="99"/>
    <w:semiHidden/>
    <w:unhideWhenUsed/>
    <w:rsid w:val="00B51A74"/>
    <w:rPr>
      <w:rFonts w:ascii="Tahoma" w:hAnsi="Tahoma" w:cs="Tahoma"/>
      <w:sz w:val="16"/>
      <w:szCs w:val="16"/>
    </w:rPr>
  </w:style>
  <w:style w:type="character" w:customStyle="1" w:styleId="BalloonTextChar">
    <w:name w:val="Balloon Text Char"/>
    <w:basedOn w:val="DefaultParagraphFont"/>
    <w:link w:val="BalloonText"/>
    <w:uiPriority w:val="99"/>
    <w:semiHidden/>
    <w:rsid w:val="00B51A74"/>
    <w:rPr>
      <w:rFonts w:ascii="Tahoma" w:hAnsi="Tahoma" w:cs="Tahoma"/>
      <w:sz w:val="16"/>
      <w:szCs w:val="16"/>
    </w:rPr>
  </w:style>
  <w:style w:type="paragraph" w:styleId="ListParagraph">
    <w:name w:val="List Paragraph"/>
    <w:basedOn w:val="Normal"/>
    <w:uiPriority w:val="34"/>
    <w:qFormat/>
    <w:rsid w:val="00B51A74"/>
    <w:pPr>
      <w:ind w:left="720"/>
      <w:contextualSpacing/>
    </w:pPr>
  </w:style>
  <w:style w:type="paragraph" w:styleId="NormalWeb">
    <w:name w:val="Normal (Web)"/>
    <w:basedOn w:val="Normal"/>
    <w:uiPriority w:val="99"/>
    <w:semiHidden/>
    <w:unhideWhenUsed/>
    <w:rsid w:val="00CC0503"/>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239706">
      <w:bodyDiv w:val="1"/>
      <w:marLeft w:val="0"/>
      <w:marRight w:val="0"/>
      <w:marTop w:val="0"/>
      <w:marBottom w:val="0"/>
      <w:divBdr>
        <w:top w:val="none" w:sz="0" w:space="0" w:color="auto"/>
        <w:left w:val="none" w:sz="0" w:space="0" w:color="auto"/>
        <w:bottom w:val="none" w:sz="0" w:space="0" w:color="auto"/>
        <w:right w:val="none" w:sz="0" w:space="0" w:color="auto"/>
      </w:divBdr>
      <w:divsChild>
        <w:div w:id="1067845116">
          <w:marLeft w:val="547"/>
          <w:marRight w:val="0"/>
          <w:marTop w:val="120"/>
          <w:marBottom w:val="0"/>
          <w:divBdr>
            <w:top w:val="none" w:sz="0" w:space="0" w:color="auto"/>
            <w:left w:val="none" w:sz="0" w:space="0" w:color="auto"/>
            <w:bottom w:val="none" w:sz="0" w:space="0" w:color="auto"/>
            <w:right w:val="none" w:sz="0" w:space="0" w:color="auto"/>
          </w:divBdr>
        </w:div>
      </w:divsChild>
    </w:div>
    <w:div w:id="624848307">
      <w:bodyDiv w:val="1"/>
      <w:marLeft w:val="0"/>
      <w:marRight w:val="0"/>
      <w:marTop w:val="0"/>
      <w:marBottom w:val="0"/>
      <w:divBdr>
        <w:top w:val="none" w:sz="0" w:space="0" w:color="auto"/>
        <w:left w:val="none" w:sz="0" w:space="0" w:color="auto"/>
        <w:bottom w:val="none" w:sz="0" w:space="0" w:color="auto"/>
        <w:right w:val="none" w:sz="0" w:space="0" w:color="auto"/>
      </w:divBdr>
    </w:div>
    <w:div w:id="1525291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307</Words>
  <Characters>1755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Scott Gaeta</dc:creator>
  <cp:lastModifiedBy>Scott Gaeta</cp:lastModifiedBy>
  <cp:revision>3</cp:revision>
  <dcterms:created xsi:type="dcterms:W3CDTF">2014-01-27T21:15:00Z</dcterms:created>
  <dcterms:modified xsi:type="dcterms:W3CDTF">2014-01-27T21:17:00Z</dcterms:modified>
</cp:coreProperties>
</file>